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5120" w:type="dxa"/>
        <w:tblInd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16"/>
        <w:gridCol w:w="1704"/>
      </w:tblGrid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…………………</w:t>
            </w:r>
          </w:p>
        </w:tc>
      </w:tr>
      <w:tr w:rsidR="00CB34AF" w:rsidTr="00C012C2">
        <w:tc>
          <w:tcPr>
            <w:tcW w:w="3402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718" w:type="dxa"/>
          </w:tcPr>
          <w:p w:rsidR="00CB34AF" w:rsidRPr="003C0ADA" w:rsidRDefault="00CB34AF" w:rsidP="00CB34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24"/>
              </w:rPr>
              <w:t>data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tbl>
      <w:tblPr>
        <w:tblStyle w:val="Tabela-Siatka"/>
        <w:tblW w:w="9800" w:type="dxa"/>
        <w:tblInd w:w="44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6"/>
        <w:gridCol w:w="1134"/>
        <w:gridCol w:w="404"/>
        <w:gridCol w:w="404"/>
        <w:gridCol w:w="404"/>
        <w:gridCol w:w="404"/>
        <w:gridCol w:w="404"/>
        <w:gridCol w:w="405"/>
        <w:gridCol w:w="404"/>
        <w:gridCol w:w="404"/>
        <w:gridCol w:w="404"/>
        <w:gridCol w:w="404"/>
        <w:gridCol w:w="404"/>
        <w:gridCol w:w="405"/>
      </w:tblGrid>
      <w:tr w:rsidR="00CB34AF" w:rsidTr="00C012C2">
        <w:tc>
          <w:tcPr>
            <w:tcW w:w="3816" w:type="dxa"/>
            <w:vAlign w:val="bottom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B34AF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  <w:r w:rsidRPr="00B22270"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34AF" w:rsidRPr="00B22270" w:rsidRDefault="00CB34AF" w:rsidP="00CB34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2"/>
                <w:szCs w:val="24"/>
                <w:lang w:eastAsia="pl-PL"/>
              </w:rPr>
            </w:pPr>
          </w:p>
        </w:tc>
      </w:tr>
      <w:tr w:rsidR="00CB34AF" w:rsidTr="00C012C2">
        <w:tc>
          <w:tcPr>
            <w:tcW w:w="3816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CB34AF" w:rsidRPr="00B22270" w:rsidRDefault="00CB34AF" w:rsidP="00CB3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CB34AF" w:rsidRPr="000F421D" w:rsidRDefault="00CB34AF" w:rsidP="00CB34AF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B40B42" w:rsidRPr="00B40B42" w:rsidRDefault="000F421D" w:rsidP="00B40B42">
      <w:pPr>
        <w:shd w:val="clear" w:color="auto" w:fill="D9D9D9"/>
        <w:spacing w:after="0" w:line="360" w:lineRule="auto"/>
        <w:jc w:val="center"/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Protokół zbiorczy części ustnej egzamin</w:t>
      </w:r>
      <w:r w:rsidR="00BF68A2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 xml:space="preserve"> maturalnego w roku szkolnym 201</w:t>
      </w:r>
      <w:r w:rsidR="00954AA0">
        <w:rPr>
          <w:rFonts w:ascii="Times New Roman" w:eastAsia="Times New Roman" w:hAnsi="Times New Roman" w:cs="Times New Roman"/>
          <w:b/>
          <w:smallCaps/>
          <w:sz w:val="20"/>
          <w:szCs w:val="24"/>
          <w:lang w:eastAsia="pl-PL"/>
        </w:rPr>
        <w:t>9/2020</w:t>
      </w:r>
      <w:bookmarkStart w:id="0" w:name="_GoBack"/>
      <w:bookmarkEnd w:id="0"/>
    </w:p>
    <w:p w:rsidR="000F421D" w:rsidRPr="009C221C" w:rsidRDefault="000F421D" w:rsidP="000F421D">
      <w:pPr>
        <w:spacing w:after="0" w:line="360" w:lineRule="auto"/>
        <w:rPr>
          <w:rFonts w:ascii="Times New Roman" w:eastAsia="Times New Roman" w:hAnsi="Times New Roman" w:cs="Times New Roman"/>
          <w:i/>
          <w:sz w:val="8"/>
          <w:szCs w:val="24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2247"/>
        <w:gridCol w:w="1009"/>
        <w:gridCol w:w="1134"/>
        <w:gridCol w:w="1134"/>
        <w:gridCol w:w="897"/>
        <w:gridCol w:w="898"/>
        <w:gridCol w:w="898"/>
        <w:gridCol w:w="850"/>
        <w:gridCol w:w="993"/>
        <w:gridCol w:w="992"/>
        <w:gridCol w:w="992"/>
        <w:gridCol w:w="709"/>
        <w:gridCol w:w="709"/>
        <w:gridCol w:w="814"/>
      </w:tblGrid>
      <w:tr w:rsidR="00C35371" w:rsidTr="00C35371">
        <w:tc>
          <w:tcPr>
            <w:tcW w:w="2247" w:type="dxa"/>
            <w:vMerge w:val="restart"/>
            <w:vAlign w:val="center"/>
          </w:tcPr>
          <w:p w:rsidR="00C35371" w:rsidRDefault="00C35371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1009" w:type="dxa"/>
            <w:vMerge w:val="restart"/>
            <w:vAlign w:val="center"/>
          </w:tcPr>
          <w:p w:rsidR="00C35371" w:rsidRDefault="00C35371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Poziom *</w:t>
            </w:r>
          </w:p>
        </w:tc>
        <w:tc>
          <w:tcPr>
            <w:tcW w:w="2268" w:type="dxa"/>
            <w:gridSpan w:val="2"/>
            <w:vMerge w:val="restart"/>
            <w:vAlign w:val="center"/>
          </w:tcPr>
          <w:p w:rsidR="00C35371" w:rsidRDefault="00C35371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Termin przeprowadzania egzaminu</w:t>
            </w:r>
          </w:p>
        </w:tc>
        <w:tc>
          <w:tcPr>
            <w:tcW w:w="8752" w:type="dxa"/>
            <w:gridSpan w:val="10"/>
          </w:tcPr>
          <w:p w:rsidR="00C35371" w:rsidRPr="00C35371" w:rsidRDefault="00C35371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Liczba zdających</w:t>
            </w:r>
          </w:p>
        </w:tc>
      </w:tr>
      <w:tr w:rsidR="00C35371" w:rsidTr="00F047E7">
        <w:tc>
          <w:tcPr>
            <w:tcW w:w="2247" w:type="dxa"/>
            <w:vMerge/>
          </w:tcPr>
          <w:p w:rsidR="00C35371" w:rsidRDefault="00C35371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09" w:type="dxa"/>
            <w:vMerge/>
          </w:tcPr>
          <w:p w:rsidR="00C35371" w:rsidRDefault="00C35371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2268" w:type="dxa"/>
            <w:gridSpan w:val="2"/>
            <w:vMerge/>
          </w:tcPr>
          <w:p w:rsidR="00C35371" w:rsidRDefault="00C35371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2693" w:type="dxa"/>
            <w:gridSpan w:val="3"/>
          </w:tcPr>
          <w:p w:rsidR="00C35371" w:rsidRDefault="00C35371" w:rsidP="00F04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Zdający, którzy </w:t>
            </w:r>
            <w:r w:rsidR="00F047E7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ukończyli szkołę oraz 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zadeklarowali zamiar przystąpienia do egzaminu:</w:t>
            </w:r>
          </w:p>
        </w:tc>
        <w:tc>
          <w:tcPr>
            <w:tcW w:w="3827" w:type="dxa"/>
            <w:gridSpan w:val="4"/>
            <w:vAlign w:val="center"/>
          </w:tcPr>
          <w:p w:rsidR="00C35371" w:rsidRDefault="00C35371" w:rsidP="0046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Zdający, którzy przystąpili do egzaminu maturalnego:</w:t>
            </w:r>
          </w:p>
        </w:tc>
        <w:tc>
          <w:tcPr>
            <w:tcW w:w="1418" w:type="dxa"/>
            <w:gridSpan w:val="2"/>
            <w:vAlign w:val="center"/>
          </w:tcPr>
          <w:p w:rsidR="00C35371" w:rsidRPr="0046749C" w:rsidRDefault="00C35371" w:rsidP="00467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Zdający, którzy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24"/>
                <w:lang w:eastAsia="pl-PL"/>
              </w:rPr>
              <w:t>nie przystąpili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 xml:space="preserve"> do egzaminu:</w:t>
            </w:r>
          </w:p>
        </w:tc>
        <w:tc>
          <w:tcPr>
            <w:tcW w:w="814" w:type="dxa"/>
            <w:vMerge w:val="restart"/>
            <w:textDirection w:val="btLr"/>
            <w:vAlign w:val="center"/>
          </w:tcPr>
          <w:p w:rsidR="00C35371" w:rsidRPr="0046749C" w:rsidRDefault="00C35371" w:rsidP="00C353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46749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Łącznie</w:t>
            </w:r>
          </w:p>
          <w:p w:rsidR="00C35371" w:rsidRPr="00C35371" w:rsidRDefault="00F047E7" w:rsidP="00C3537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(8+9+11+12+13</w:t>
            </w:r>
            <w:r w:rsidR="00C3537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)</w:t>
            </w:r>
          </w:p>
        </w:tc>
      </w:tr>
      <w:tr w:rsidR="00F047E7" w:rsidTr="00F047E7">
        <w:trPr>
          <w:cantSplit/>
          <w:trHeight w:val="1620"/>
        </w:trPr>
        <w:tc>
          <w:tcPr>
            <w:tcW w:w="2247" w:type="dxa"/>
            <w:vMerge/>
          </w:tcPr>
          <w:p w:rsidR="00F047E7" w:rsidRDefault="00F047E7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009" w:type="dxa"/>
            <w:vMerge/>
          </w:tcPr>
          <w:p w:rsidR="00F047E7" w:rsidRDefault="00F047E7" w:rsidP="0046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Od</w:t>
            </w: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Do</w:t>
            </w:r>
          </w:p>
        </w:tc>
        <w:tc>
          <w:tcPr>
            <w:tcW w:w="897" w:type="dxa"/>
            <w:textDirection w:val="btLr"/>
            <w:vAlign w:val="center"/>
          </w:tcPr>
          <w:p w:rsidR="00F047E7" w:rsidRPr="0046749C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Z</w:t>
            </w:r>
            <w:r w:rsidRPr="0046749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 xml:space="preserve"> macierzystej szkoły</w:t>
            </w:r>
          </w:p>
        </w:tc>
        <w:tc>
          <w:tcPr>
            <w:tcW w:w="898" w:type="dxa"/>
            <w:textDirection w:val="btLr"/>
            <w:vAlign w:val="center"/>
          </w:tcPr>
          <w:p w:rsidR="00F047E7" w:rsidRPr="0046749C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</w:t>
            </w:r>
            <w:r w:rsidRPr="0046749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kierowani przez OKE *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*</w:t>
            </w:r>
          </w:p>
        </w:tc>
        <w:tc>
          <w:tcPr>
            <w:tcW w:w="898" w:type="dxa"/>
            <w:textDirection w:val="btLr"/>
            <w:vAlign w:val="center"/>
          </w:tcPr>
          <w:p w:rsidR="00F047E7" w:rsidRPr="0046749C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Ł</w:t>
            </w:r>
            <w:r w:rsidRPr="0046749C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ącznie</w:t>
            </w:r>
          </w:p>
          <w:p w:rsidR="00F047E7" w:rsidRPr="0046749C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(5+ 6</w:t>
            </w:r>
            <w:r w:rsidRPr="0046749C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850" w:type="dxa"/>
            <w:textDirection w:val="btLr"/>
            <w:vAlign w:val="center"/>
          </w:tcPr>
          <w:p w:rsidR="00F047E7" w:rsidRPr="0046749C" w:rsidRDefault="00F047E7" w:rsidP="00F047E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 xml:space="preserve">Zdawali egzamin jako przedmiot </w:t>
            </w:r>
            <w:r w:rsidRPr="00F047E7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obowiązkowy</w:t>
            </w:r>
          </w:p>
        </w:tc>
        <w:tc>
          <w:tcPr>
            <w:tcW w:w="993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Zdawali egzamin </w:t>
            </w:r>
            <w:r w:rsidRPr="0046749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jako przedmiot </w:t>
            </w:r>
            <w:r w:rsidRPr="00F047E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dodatkowy</w:t>
            </w:r>
          </w:p>
        </w:tc>
        <w:tc>
          <w:tcPr>
            <w:tcW w:w="992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 tym liczba zdających, którzy korzystali z dostosowań</w:t>
            </w:r>
          </w:p>
        </w:tc>
        <w:tc>
          <w:tcPr>
            <w:tcW w:w="992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Liczba unieważnionych egzaminów ***</w:t>
            </w:r>
          </w:p>
        </w:tc>
        <w:tc>
          <w:tcPr>
            <w:tcW w:w="709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46749C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Zwolnieni</w:t>
            </w:r>
          </w:p>
        </w:tc>
        <w:tc>
          <w:tcPr>
            <w:tcW w:w="709" w:type="dxa"/>
            <w:textDirection w:val="btLr"/>
            <w:vAlign w:val="center"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Nieobecni</w:t>
            </w:r>
          </w:p>
        </w:tc>
        <w:tc>
          <w:tcPr>
            <w:tcW w:w="814" w:type="dxa"/>
            <w:vMerge/>
          </w:tcPr>
          <w:p w:rsidR="00F047E7" w:rsidRDefault="00F047E7" w:rsidP="0046749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</w:t>
            </w:r>
          </w:p>
        </w:tc>
        <w:tc>
          <w:tcPr>
            <w:tcW w:w="1009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3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4</w:t>
            </w:r>
          </w:p>
        </w:tc>
        <w:tc>
          <w:tcPr>
            <w:tcW w:w="897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5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6</w:t>
            </w:r>
          </w:p>
        </w:tc>
        <w:tc>
          <w:tcPr>
            <w:tcW w:w="898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 w:rsidRPr="00C35371"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7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8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9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10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11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12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24"/>
                <w:lang w:eastAsia="pl-PL"/>
              </w:rPr>
              <w:t>13</w:t>
            </w:r>
          </w:p>
        </w:tc>
        <w:tc>
          <w:tcPr>
            <w:tcW w:w="814" w:type="dxa"/>
            <w:shd w:val="clear" w:color="auto" w:fill="D9D9D9" w:themeFill="background1" w:themeFillShade="D9"/>
          </w:tcPr>
          <w:p w:rsidR="00F047E7" w:rsidRPr="00C35371" w:rsidRDefault="00F047E7" w:rsidP="00C35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24"/>
                <w:lang w:eastAsia="pl-PL"/>
              </w:rPr>
              <w:t>14</w:t>
            </w: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polski</w:t>
            </w:r>
          </w:p>
        </w:tc>
        <w:tc>
          <w:tcPr>
            <w:tcW w:w="1009" w:type="dxa"/>
            <w:vAlign w:val="center"/>
          </w:tcPr>
          <w:p w:rsidR="00F047E7" w:rsidRDefault="00F047E7" w:rsidP="00F82432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BOP</w:t>
            </w: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  <w:tr w:rsidR="00F047E7" w:rsidTr="00F047E7">
        <w:tc>
          <w:tcPr>
            <w:tcW w:w="224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Język ……………………</w:t>
            </w:r>
          </w:p>
        </w:tc>
        <w:tc>
          <w:tcPr>
            <w:tcW w:w="10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7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98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3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992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709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  <w:tc>
          <w:tcPr>
            <w:tcW w:w="814" w:type="dxa"/>
            <w:vAlign w:val="center"/>
          </w:tcPr>
          <w:p w:rsidR="00F047E7" w:rsidRDefault="00F047E7" w:rsidP="00C353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</w:p>
        </w:tc>
      </w:tr>
    </w:tbl>
    <w:p w:rsidR="000F421D" w:rsidRPr="009C221C" w:rsidRDefault="000F421D" w:rsidP="00C35371">
      <w:pPr>
        <w:spacing w:after="0" w:line="240" w:lineRule="auto"/>
        <w:rPr>
          <w:rFonts w:ascii="Times New Roman" w:eastAsia="Times New Roman" w:hAnsi="Times New Roman" w:cs="Times New Roman"/>
          <w:sz w:val="8"/>
          <w:szCs w:val="24"/>
          <w:lang w:eastAsia="pl-PL"/>
        </w:rPr>
      </w:pP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* Wpisać odpowiednio: BOP – bez określania p</w:t>
      </w:r>
      <w:r w:rsidR="00F16254">
        <w:rPr>
          <w:rFonts w:ascii="Times New Roman" w:eastAsia="Times New Roman" w:hAnsi="Times New Roman" w:cs="Times New Roman"/>
          <w:sz w:val="18"/>
          <w:szCs w:val="24"/>
          <w:lang w:eastAsia="pl-PL"/>
        </w:rPr>
        <w:t>oziomu; DJ – poziom dwujęzyczny; w jednym wierszu tabeli można wpisać jeden poziom.</w:t>
      </w: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** Zdający skierowani przez OKE na podstawie pisma OK</w:t>
      </w:r>
      <w:r w:rsidR="00F16254">
        <w:rPr>
          <w:rFonts w:ascii="Times New Roman" w:eastAsia="Times New Roman" w:hAnsi="Times New Roman" w:cs="Times New Roman"/>
          <w:sz w:val="18"/>
          <w:szCs w:val="24"/>
          <w:lang w:eastAsia="pl-PL"/>
        </w:rPr>
        <w:t>E nr ……………………… z dnia ………………………</w:t>
      </w: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……… r.</w:t>
      </w:r>
    </w:p>
    <w:p w:rsidR="00C35371" w:rsidRDefault="00C35371" w:rsidP="00C35371">
      <w:pPr>
        <w:spacing w:after="0" w:line="24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</w:p>
    <w:p w:rsidR="00C35371" w:rsidRDefault="009C221C" w:rsidP="009C221C">
      <w:pPr>
        <w:spacing w:after="0" w:line="36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*** Imiona i nazwiska zdających, którym przerwano i unieważniono egzamin w części ustnej: ……………………………………………………………………………………………………………</w:t>
      </w:r>
    </w:p>
    <w:p w:rsidR="009C221C" w:rsidRDefault="009C221C" w:rsidP="009C221C">
      <w:pPr>
        <w:spacing w:after="0" w:line="360" w:lineRule="auto"/>
        <w:rPr>
          <w:rFonts w:ascii="Times New Roman" w:eastAsia="Times New Roman" w:hAnsi="Times New Roman" w:cs="Times New Roman"/>
          <w:sz w:val="18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97A84" w:rsidRPr="00597A84" w:rsidRDefault="00597A84" w:rsidP="00597A84">
      <w:pPr>
        <w:spacing w:before="60" w:after="60" w:line="240" w:lineRule="auto"/>
        <w:jc w:val="both"/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</w:pPr>
      <w:r w:rsidRPr="00597A84"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lastRenderedPageBreak/>
        <w:t>Obserwatorzy obecni w czasie trwania części ustnej egzaminu z poszczególnych przedmiotów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3827"/>
        <w:gridCol w:w="4678"/>
      </w:tblGrid>
      <w:tr w:rsidR="009C221C" w:rsidTr="00597A84">
        <w:tc>
          <w:tcPr>
            <w:tcW w:w="562" w:type="dxa"/>
          </w:tcPr>
          <w:p w:rsidR="009C221C" w:rsidRPr="00AF4DCB" w:rsidRDefault="009C221C" w:rsidP="00CF781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Lp.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Przedmiot</w:t>
            </w:r>
          </w:p>
        </w:tc>
        <w:tc>
          <w:tcPr>
            <w:tcW w:w="3827" w:type="dxa"/>
          </w:tcPr>
          <w:p w:rsidR="009C221C" w:rsidRPr="00AF4DCB" w:rsidRDefault="009C221C" w:rsidP="00CF781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Nazwisko i imię</w:t>
            </w: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CF781C">
            <w:pPr>
              <w:spacing w:before="60" w:after="60"/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Nazwa instytucji delegującej</w:t>
            </w:r>
          </w:p>
        </w:tc>
      </w:tr>
      <w:tr w:rsidR="009C221C" w:rsidTr="00597A84">
        <w:tc>
          <w:tcPr>
            <w:tcW w:w="562" w:type="dxa"/>
            <w:vAlign w:val="center"/>
          </w:tcPr>
          <w:p w:rsidR="009C221C" w:rsidRPr="00AF4DCB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Pr="00AF4DCB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3.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4.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5.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  <w:tr w:rsidR="009C221C" w:rsidTr="00597A84">
        <w:tc>
          <w:tcPr>
            <w:tcW w:w="562" w:type="dxa"/>
            <w:vAlign w:val="bottom"/>
          </w:tcPr>
          <w:p w:rsidR="009C221C" w:rsidRDefault="009C221C" w:rsidP="00597A84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6.</w:t>
            </w:r>
          </w:p>
        </w:tc>
        <w:tc>
          <w:tcPr>
            <w:tcW w:w="2552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3827" w:type="dxa"/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678" w:type="dxa"/>
            <w:tcBorders>
              <w:right w:val="single" w:sz="4" w:space="0" w:color="auto"/>
            </w:tcBorders>
          </w:tcPr>
          <w:p w:rsidR="009C221C" w:rsidRPr="00AF4DCB" w:rsidRDefault="009C221C" w:rsidP="00597A84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</w:tr>
    </w:tbl>
    <w:p w:rsidR="009C221C" w:rsidRPr="00597A84" w:rsidRDefault="009C221C" w:rsidP="00597A84"/>
    <w:tbl>
      <w:tblPr>
        <w:tblW w:w="14512" w:type="dxa"/>
        <w:tblInd w:w="-200" w:type="dxa"/>
        <w:tblLook w:val="04A0" w:firstRow="1" w:lastRow="0" w:firstColumn="1" w:lastColumn="0" w:noHBand="0" w:noVBand="1"/>
      </w:tblPr>
      <w:tblGrid>
        <w:gridCol w:w="1111"/>
        <w:gridCol w:w="13401"/>
      </w:tblGrid>
      <w:tr w:rsidR="00597A84" w:rsidRPr="003C328B" w:rsidTr="00CF781C">
        <w:trPr>
          <w:trHeight w:val="552"/>
        </w:trPr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A84" w:rsidRPr="003C328B" w:rsidRDefault="00597A84" w:rsidP="00CF781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2"/>
                <w:lang w:eastAsia="pl-PL"/>
              </w:rPr>
            </w:pPr>
            <w:r w:rsidRPr="00597A84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 xml:space="preserve">Uwagi o przebiegu </w:t>
            </w:r>
            <w:r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 xml:space="preserve">części ustnej </w:t>
            </w:r>
            <w:r w:rsidRPr="00597A84">
              <w:rPr>
                <w:rFonts w:ascii="Times New Roman" w:hAnsi="Times New Roman"/>
                <w:b/>
                <w:sz w:val="18"/>
                <w:szCs w:val="12"/>
                <w:lang w:eastAsia="pl-PL"/>
              </w:rPr>
              <w:t>egzaminu</w:t>
            </w:r>
          </w:p>
        </w:tc>
        <w:tc>
          <w:tcPr>
            <w:tcW w:w="1342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97A84" w:rsidRPr="003C328B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</w:t>
            </w:r>
          </w:p>
          <w:p w:rsidR="00597A84" w:rsidRPr="003C328B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</w:t>
            </w:r>
          </w:p>
          <w:p w:rsidR="00597A84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 w:rsidRPr="003C328B"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</w:t>
            </w: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</w:t>
            </w:r>
          </w:p>
          <w:p w:rsidR="00597A84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597A84" w:rsidRPr="003C328B" w:rsidRDefault="00597A84" w:rsidP="00CF781C">
            <w:pPr>
              <w:spacing w:before="100" w:after="100" w:line="240" w:lineRule="auto"/>
              <w:rPr>
                <w:rFonts w:ascii="Times New Roman" w:hAnsi="Times New Roman"/>
                <w:sz w:val="18"/>
                <w:szCs w:val="12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2"/>
                <w:lang w:eastAsia="pl-PL"/>
              </w:rPr>
              <w:t>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:rsidR="00597A84" w:rsidRPr="004F00A7" w:rsidRDefault="00597A84" w:rsidP="00597A84">
      <w:pPr>
        <w:spacing w:after="0" w:line="240" w:lineRule="auto"/>
        <w:rPr>
          <w:rFonts w:ascii="Times New Roman" w:hAnsi="Times New Roman"/>
          <w:sz w:val="18"/>
          <w:szCs w:val="12"/>
          <w:lang w:eastAsia="pl-PL"/>
        </w:rPr>
      </w:pPr>
    </w:p>
    <w:p w:rsidR="00597A84" w:rsidRPr="00597A84" w:rsidRDefault="00597A84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</w:pPr>
      <w:r w:rsidRPr="00597A84"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t>Załączniki do protokołu</w:t>
      </w:r>
      <w:r>
        <w:rPr>
          <w:rFonts w:ascii="Times New Roman" w:eastAsia="Times New Roman" w:hAnsi="Times New Roman" w:cs="Times New Roman"/>
          <w:b/>
          <w:sz w:val="18"/>
          <w:szCs w:val="24"/>
          <w:lang w:eastAsia="pl-PL"/>
        </w:rPr>
        <w:t>:</w:t>
      </w:r>
    </w:p>
    <w:tbl>
      <w:tblPr>
        <w:tblStyle w:val="Tabela-Siatka"/>
        <w:tblW w:w="11477" w:type="dxa"/>
        <w:tblLook w:val="04A0" w:firstRow="1" w:lastRow="0" w:firstColumn="1" w:lastColumn="0" w:noHBand="0" w:noVBand="1"/>
      </w:tblPr>
      <w:tblGrid>
        <w:gridCol w:w="534"/>
        <w:gridCol w:w="8392"/>
        <w:gridCol w:w="2551"/>
      </w:tblGrid>
      <w:tr w:rsidR="00597A84" w:rsidTr="00597A84">
        <w:tc>
          <w:tcPr>
            <w:tcW w:w="534" w:type="dxa"/>
            <w:vAlign w:val="center"/>
          </w:tcPr>
          <w:p w:rsidR="00597A84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1.</w:t>
            </w:r>
          </w:p>
        </w:tc>
        <w:tc>
          <w:tcPr>
            <w:tcW w:w="8392" w:type="dxa"/>
          </w:tcPr>
          <w:p w:rsid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wykazy zdających część ustną egzaminu maturalnego z poszczególnych przedmiotów</w:t>
            </w:r>
          </w:p>
        </w:tc>
        <w:tc>
          <w:tcPr>
            <w:tcW w:w="2551" w:type="dxa"/>
            <w:vAlign w:val="bottom"/>
          </w:tcPr>
          <w:p w:rsidR="00597A84" w:rsidRP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 w:rsidRPr="00597A84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 stron: …..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</w:t>
            </w:r>
          </w:p>
        </w:tc>
      </w:tr>
      <w:tr w:rsidR="00597A84" w:rsidTr="00597A84">
        <w:tc>
          <w:tcPr>
            <w:tcW w:w="534" w:type="dxa"/>
            <w:vAlign w:val="center"/>
          </w:tcPr>
          <w:p w:rsidR="00597A84" w:rsidRDefault="00597A84" w:rsidP="00597A84">
            <w:pPr>
              <w:keepNext/>
              <w:spacing w:before="60" w:after="60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2.</w:t>
            </w:r>
          </w:p>
        </w:tc>
        <w:tc>
          <w:tcPr>
            <w:tcW w:w="8392" w:type="dxa"/>
          </w:tcPr>
          <w:p w:rsid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  <w:t>kopie zaświadczeń stwierdzających uzyskanie tytułu laureata lub finalisty olimpiady przedmiotowej</w:t>
            </w:r>
          </w:p>
        </w:tc>
        <w:tc>
          <w:tcPr>
            <w:tcW w:w="2551" w:type="dxa"/>
            <w:vAlign w:val="bottom"/>
          </w:tcPr>
          <w:p w:rsidR="00597A84" w:rsidRPr="00597A84" w:rsidRDefault="00597A84" w:rsidP="00597A84">
            <w:pPr>
              <w:keepNext/>
              <w:spacing w:before="60" w:after="60"/>
              <w:outlineLvl w:val="5"/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liczba sztuk</w:t>
            </w:r>
            <w:r w:rsidRPr="00597A84"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: …..</w:t>
            </w:r>
            <w:r>
              <w:rPr>
                <w:rFonts w:ascii="Times New Roman" w:eastAsia="Times New Roman" w:hAnsi="Times New Roman" w:cs="Times New Roman"/>
                <w:sz w:val="18"/>
                <w:szCs w:val="24"/>
                <w:lang w:eastAsia="pl-PL"/>
              </w:rPr>
              <w:t>……………</w:t>
            </w:r>
          </w:p>
        </w:tc>
      </w:tr>
    </w:tbl>
    <w:p w:rsidR="00597A84" w:rsidRDefault="00597A84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9649DC" w:rsidRDefault="009649DC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p w:rsidR="009649DC" w:rsidRDefault="009649DC" w:rsidP="00597A84">
      <w:pPr>
        <w:keepNext/>
        <w:spacing w:before="60" w:after="60" w:line="240" w:lineRule="auto"/>
        <w:jc w:val="both"/>
        <w:outlineLvl w:val="5"/>
        <w:rPr>
          <w:rFonts w:ascii="Times New Roman" w:eastAsia="Times New Roman" w:hAnsi="Times New Roman" w:cs="Times New Roman"/>
          <w:sz w:val="14"/>
          <w:szCs w:val="24"/>
          <w:lang w:eastAsia="pl-PL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04"/>
        <w:gridCol w:w="1934"/>
        <w:gridCol w:w="4216"/>
      </w:tblGrid>
      <w:tr w:rsidR="009649DC" w:rsidTr="009649DC">
        <w:trPr>
          <w:jc w:val="right"/>
        </w:trPr>
        <w:tc>
          <w:tcPr>
            <w:tcW w:w="3704" w:type="dxa"/>
          </w:tcPr>
          <w:p w:rsidR="009649DC" w:rsidRDefault="009649DC" w:rsidP="0096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</w:t>
            </w:r>
          </w:p>
        </w:tc>
        <w:tc>
          <w:tcPr>
            <w:tcW w:w="1934" w:type="dxa"/>
          </w:tcPr>
          <w:p w:rsidR="009649DC" w:rsidRDefault="009649DC" w:rsidP="0096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</w:p>
        </w:tc>
        <w:tc>
          <w:tcPr>
            <w:tcW w:w="4216" w:type="dxa"/>
          </w:tcPr>
          <w:p w:rsidR="009649DC" w:rsidRDefault="009649DC" w:rsidP="009649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……………………………………………………</w:t>
            </w:r>
          </w:p>
        </w:tc>
      </w:tr>
      <w:tr w:rsidR="009649DC" w:rsidTr="009649DC">
        <w:trPr>
          <w:jc w:val="right"/>
        </w:trPr>
        <w:tc>
          <w:tcPr>
            <w:tcW w:w="3704" w:type="dxa"/>
          </w:tcPr>
          <w:p w:rsidR="009649DC" w:rsidRPr="00CA6DD3" w:rsidRDefault="009649DC" w:rsidP="0096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imię i nazwisko PZE</w:t>
            </w:r>
          </w:p>
        </w:tc>
        <w:tc>
          <w:tcPr>
            <w:tcW w:w="1934" w:type="dxa"/>
          </w:tcPr>
          <w:p w:rsidR="009649DC" w:rsidRPr="00CA6DD3" w:rsidRDefault="009649DC" w:rsidP="0096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</w:p>
        </w:tc>
        <w:tc>
          <w:tcPr>
            <w:tcW w:w="4216" w:type="dxa"/>
          </w:tcPr>
          <w:p w:rsidR="009649DC" w:rsidRPr="00CA6DD3" w:rsidRDefault="009649DC" w:rsidP="009649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lang w:eastAsia="pl-PL"/>
              </w:rPr>
              <w:t>podpis PZE</w:t>
            </w:r>
          </w:p>
        </w:tc>
      </w:tr>
    </w:tbl>
    <w:p w:rsidR="009649DC" w:rsidRPr="00E67D2E" w:rsidRDefault="00863318" w:rsidP="009649DC">
      <w:pPr>
        <w:rPr>
          <w:rFonts w:ascii="Times New Roman" w:eastAsia="Times New Roman" w:hAnsi="Times New Roman" w:cs="Times New Roman"/>
          <w:sz w:val="14"/>
          <w:szCs w:val="24"/>
          <w:lang w:eastAsia="pl-PL"/>
        </w:rPr>
      </w:pPr>
      <w:ins w:id="1" w:author="Marcin" w:date="2018-07-26T14:46:00Z">
        <w:r>
          <w:rPr>
            <w:noProof/>
            <w:lang w:eastAsia="pl-PL"/>
          </w:rPr>
          <mc:AlternateContent>
            <mc:Choice Requires="wps">
              <w:drawing>
                <wp:anchor distT="45720" distB="45720" distL="114300" distR="114300" simplePos="0" relativeHeight="251659264" behindDoc="0" locked="0" layoutInCell="1" allowOverlap="1" wp14:anchorId="469E04AB" wp14:editId="37260198">
                  <wp:simplePos x="0" y="0"/>
                  <wp:positionH relativeFrom="column">
                    <wp:posOffset>1671565</wp:posOffset>
                  </wp:positionH>
                  <wp:positionV relativeFrom="paragraph">
                    <wp:posOffset>937504</wp:posOffset>
                  </wp:positionV>
                  <wp:extent cx="5408930" cy="556260"/>
                  <wp:effectExtent l="0" t="0" r="127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08930" cy="5562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ela-Siatka"/>
                                <w:tblW w:w="0" w:type="auto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none" w:sz="0" w:space="0" w:color="auto"/>
                                  <w:right w:val="none" w:sz="0" w:space="0" w:color="auto"/>
                                  <w:insideH w:val="none" w:sz="0" w:space="0" w:color="auto"/>
                                  <w:insideV w:val="none" w:sz="0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496"/>
                                <w:gridCol w:w="8008"/>
                              </w:tblGrid>
                              <w:tr w:rsidR="00863318" w:rsidTr="00F20AF7">
                                <w:tc>
                                  <w:tcPr>
                                    <w:tcW w:w="421" w:type="dxa"/>
                                    <w:vAlign w:val="center"/>
                                  </w:tcPr>
                                  <w:p w:rsidR="00863318" w:rsidRPr="004D1E04" w:rsidRDefault="00863318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color w:val="0000CC"/>
                                        <w:sz w:val="14"/>
                                      </w:rPr>
                                    </w:pPr>
                                    <w:r w:rsidRPr="00630777">
                                      <w:rPr>
                                        <w:rFonts w:ascii="Times New Roman" w:hAnsi="Times New Roman" w:cs="Times New Roman"/>
                                        <w:color w:val="FFC000"/>
                                        <w:sz w:val="28"/>
                                      </w:rPr>
                                      <w:sym w:font="Webdings" w:char="F069"/>
                                    </w:r>
                                  </w:p>
                                </w:tc>
                                <w:tc>
                                  <w:tcPr>
                                    <w:tcW w:w="9207" w:type="dxa"/>
                                  </w:tcPr>
                                  <w:p w:rsidR="00863318" w:rsidRDefault="00863318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uchylenia dyrektywy 95/46/WE, w 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zakresie przepro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wadzania egzaminu maturalnego</w:t>
                                    </w:r>
                                    <w:r w:rsidRPr="009B2CE3"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      </w:r>
                                  </w:p>
                                  <w:p w:rsidR="00863318" w:rsidRDefault="00863318" w:rsidP="000339EF">
                                    <w:pPr>
                                      <w:pStyle w:val="Stopka"/>
                                      <w:spacing w:after="0" w:line="240" w:lineRule="auto"/>
                                      <w:jc w:val="both"/>
                                      <w:rPr>
                                        <w:rFonts w:ascii="Times New Roman" w:hAnsi="Times New Roman" w:cs="Times New Roman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863318" w:rsidRDefault="00863318" w:rsidP="00863318"/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469E04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131.6pt;margin-top:73.8pt;width:425.9pt;height:43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" stroked="f">
                  <v:textbox inset="0,0,0,0">
                    <w:txbxContent>
                      <w:tbl>
                        <w:tblPr>
                          <w:tblStyle w:val="Tabela-Siatka"/>
                          <w:tblW w:w="0" w:type="auto"/>
                          <w:tblBorders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  <w:insideH w:val="none" w:sz="0" w:space="0" w:color="auto"/>
                            <w:insideV w:val="none" w:sz="0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496"/>
                          <w:gridCol w:w="8008"/>
                        </w:tblGrid>
                        <w:tr w:rsidR="00863318" w:rsidTr="00F20AF7">
                          <w:tc>
                            <w:tcPr>
                              <w:tcW w:w="421" w:type="dxa"/>
                              <w:vAlign w:val="center"/>
                            </w:tcPr>
                            <w:p w:rsidR="00863318" w:rsidRPr="004D1E04" w:rsidRDefault="00863318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color w:val="0000CC"/>
                                  <w:sz w:val="14"/>
                                </w:rPr>
                              </w:pPr>
                              <w:r w:rsidRPr="00630777">
                                <w:rPr>
                                  <w:rFonts w:ascii="Times New Roman" w:hAnsi="Times New Roman" w:cs="Times New Roman"/>
                                  <w:color w:val="FFC000"/>
                                  <w:sz w:val="28"/>
                                </w:rPr>
                                <w:sym w:font="Webdings" w:char="F069"/>
                              </w:r>
                            </w:p>
                          </w:tc>
                          <w:tc>
                            <w:tcPr>
                              <w:tcW w:w="9207" w:type="dxa"/>
                            </w:tcPr>
                            <w:p w:rsidR="00863318" w:rsidRDefault="00863318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 xml:space="preserve">Obowiązek informacyjny wynikający z art. 13 i 14 Rozporządzenia Parlamentu Europejskiego i Rady (UE) 2016/679 z 27 kwietnia 2016 r. w sprawie ochrony osób fizycznych w związku z przetwarzaniem danych osobowych i w sprawie swobodnego przepływu takich danych oraz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uchylenia dyrektywy 95/46/WE, w 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zakresie przepro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wadzania egzaminu maturalnego</w:t>
                              </w:r>
                              <w:r w:rsidRPr="009B2CE3"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  <w:t>, zgodnie z przepisami ustawy o systemie oświaty oraz aktami wykonawczymi wydanymi na jej podstawie, został spełniony poprzez zamieszczenie klauzuli informacyjnej na stronie internetowej właściwej okręgowej komisji egzaminacyjnej.</w:t>
                              </w:r>
                            </w:p>
                            <w:p w:rsidR="00863318" w:rsidRDefault="00863318" w:rsidP="000339EF">
                              <w:pPr>
                                <w:pStyle w:val="Stopka"/>
                                <w:spacing w:after="0" w:line="240" w:lineRule="auto"/>
                                <w:jc w:val="both"/>
                                <w:rPr>
                                  <w:rFonts w:ascii="Times New Roman" w:hAnsi="Times New Roman" w:cs="Times New Roman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863318" w:rsidRDefault="00863318" w:rsidP="00863318"/>
                    </w:txbxContent>
                  </v:textbox>
                </v:shape>
              </w:pict>
            </mc:Fallback>
          </mc:AlternateContent>
        </w:r>
      </w:ins>
    </w:p>
    <w:sectPr w:rsidR="009649DC" w:rsidRPr="00E67D2E" w:rsidSect="00C012C2">
      <w:headerReference w:type="default" r:id="rId7"/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DC1" w:rsidRDefault="00C95DC1" w:rsidP="00CB34AF">
      <w:pPr>
        <w:spacing w:after="0" w:line="240" w:lineRule="auto"/>
      </w:pPr>
      <w:r>
        <w:separator/>
      </w:r>
    </w:p>
  </w:endnote>
  <w:endnote w:type="continuationSeparator" w:id="0">
    <w:p w:rsidR="00C95DC1" w:rsidRDefault="00C95DC1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DC1" w:rsidRDefault="00C95DC1" w:rsidP="00CB34AF">
      <w:pPr>
        <w:spacing w:after="0" w:line="240" w:lineRule="auto"/>
      </w:pPr>
      <w:r>
        <w:separator/>
      </w:r>
    </w:p>
  </w:footnote>
  <w:footnote w:type="continuationSeparator" w:id="0">
    <w:p w:rsidR="00C95DC1" w:rsidRDefault="00C95DC1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4312" w:type="dxa"/>
      <w:tblLook w:val="04A0" w:firstRow="1" w:lastRow="0" w:firstColumn="1" w:lastColumn="0" w:noHBand="0" w:noVBand="1"/>
    </w:tblPr>
    <w:tblGrid>
      <w:gridCol w:w="1555"/>
      <w:gridCol w:w="12757"/>
    </w:tblGrid>
    <w:tr w:rsidR="00CB34AF" w:rsidTr="00C012C2">
      <w:trPr>
        <w:trHeight w:val="132"/>
      </w:trPr>
      <w:tc>
        <w:tcPr>
          <w:tcW w:w="1555" w:type="dxa"/>
          <w:shd w:val="clear" w:color="auto" w:fill="595959" w:themeFill="text1" w:themeFillTint="A6"/>
        </w:tcPr>
        <w:p w:rsidR="00CB34AF" w:rsidRPr="00EC6656" w:rsidRDefault="005229EB" w:rsidP="00CB34AF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</w:pPr>
          <w:r>
            <w:rPr>
              <w:rFonts w:ascii="Times New Roman" w:hAnsi="Times New Roman" w:cs="Times New Roman"/>
              <w:b/>
              <w:color w:val="FFFFFF" w:themeColor="background1"/>
              <w:sz w:val="20"/>
              <w:szCs w:val="24"/>
            </w:rPr>
            <w:t>Załącznik 12a</w:t>
          </w:r>
        </w:p>
      </w:tc>
      <w:tc>
        <w:tcPr>
          <w:tcW w:w="12757" w:type="dxa"/>
          <w:vAlign w:val="center"/>
        </w:tcPr>
        <w:p w:rsidR="00CB34AF" w:rsidRPr="00CB34AF" w:rsidRDefault="005229EB" w:rsidP="00BD31D9">
          <w:pPr>
            <w:tabs>
              <w:tab w:val="left" w:pos="1947"/>
            </w:tabs>
            <w:spacing w:after="0" w:line="240" w:lineRule="auto"/>
            <w:rPr>
              <w:rFonts w:ascii="Times New Roman" w:hAnsi="Times New Roman" w:cs="Times New Roman"/>
              <w:i/>
              <w:sz w:val="16"/>
            </w:rPr>
          </w:pPr>
          <w:r>
            <w:rPr>
              <w:rFonts w:ascii="Times New Roman" w:hAnsi="Times New Roman" w:cs="Times New Roman"/>
              <w:i/>
              <w:sz w:val="16"/>
            </w:rPr>
            <w:t>Protokół zbiorczy części ustnej egzaminu maturalnego</w:t>
          </w:r>
        </w:p>
      </w:tc>
    </w:tr>
  </w:tbl>
  <w:p w:rsidR="00CB34AF" w:rsidRDefault="00CB34A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cin">
    <w15:presenceInfo w15:providerId="None" w15:userId="Marc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5521A"/>
    <w:rsid w:val="000812D8"/>
    <w:rsid w:val="000B6340"/>
    <w:rsid w:val="000F421D"/>
    <w:rsid w:val="00200BFB"/>
    <w:rsid w:val="0021780D"/>
    <w:rsid w:val="00281F97"/>
    <w:rsid w:val="00284D05"/>
    <w:rsid w:val="002B0286"/>
    <w:rsid w:val="00312324"/>
    <w:rsid w:val="00324C1B"/>
    <w:rsid w:val="003E29A5"/>
    <w:rsid w:val="0046749C"/>
    <w:rsid w:val="005229EB"/>
    <w:rsid w:val="00597A84"/>
    <w:rsid w:val="005F0314"/>
    <w:rsid w:val="00693630"/>
    <w:rsid w:val="006A1115"/>
    <w:rsid w:val="00787360"/>
    <w:rsid w:val="007D37A6"/>
    <w:rsid w:val="0081299A"/>
    <w:rsid w:val="0084654D"/>
    <w:rsid w:val="00863318"/>
    <w:rsid w:val="00897428"/>
    <w:rsid w:val="00954AA0"/>
    <w:rsid w:val="009649DC"/>
    <w:rsid w:val="009C221C"/>
    <w:rsid w:val="00A31BA7"/>
    <w:rsid w:val="00A52651"/>
    <w:rsid w:val="00B16276"/>
    <w:rsid w:val="00B40B42"/>
    <w:rsid w:val="00BA111C"/>
    <w:rsid w:val="00BD31D9"/>
    <w:rsid w:val="00BF68A2"/>
    <w:rsid w:val="00C012C2"/>
    <w:rsid w:val="00C23481"/>
    <w:rsid w:val="00C35371"/>
    <w:rsid w:val="00C86706"/>
    <w:rsid w:val="00C91500"/>
    <w:rsid w:val="00C95DC1"/>
    <w:rsid w:val="00CB34AF"/>
    <w:rsid w:val="00CF2C35"/>
    <w:rsid w:val="00DA487E"/>
    <w:rsid w:val="00DD6425"/>
    <w:rsid w:val="00EC0C37"/>
    <w:rsid w:val="00EC5A1B"/>
    <w:rsid w:val="00ED556D"/>
    <w:rsid w:val="00F047E7"/>
    <w:rsid w:val="00F16254"/>
    <w:rsid w:val="00F82432"/>
    <w:rsid w:val="00F94DAE"/>
    <w:rsid w:val="00FB6FC0"/>
    <w:rsid w:val="00FC14E2"/>
    <w:rsid w:val="00FC1D5B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CE187-97D0-434A-A0BC-543F91078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C353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Smolik</dc:creator>
  <cp:keywords/>
  <dc:description/>
  <cp:lastModifiedBy>Marcin</cp:lastModifiedBy>
  <cp:revision>2</cp:revision>
  <dcterms:created xsi:type="dcterms:W3CDTF">2019-07-17T12:54:00Z</dcterms:created>
  <dcterms:modified xsi:type="dcterms:W3CDTF">2019-07-17T12:54:00Z</dcterms:modified>
</cp:coreProperties>
</file>