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28" w:rsidRDefault="0073192F" w:rsidP="0073192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Termin </w:t>
      </w:r>
      <w:r w:rsidRPr="0073192F">
        <w:rPr>
          <w:rFonts w:ascii="Times New Roman" w:hAnsi="Times New Roman" w:cs="Times New Roman"/>
          <w:b/>
          <w:sz w:val="24"/>
          <w:u w:val="single"/>
        </w:rPr>
        <w:t>główny</w:t>
      </w:r>
      <w:r>
        <w:rPr>
          <w:rFonts w:ascii="Times New Roman" w:hAnsi="Times New Roman" w:cs="Times New Roman"/>
          <w:b/>
          <w:sz w:val="24"/>
        </w:rPr>
        <w:t xml:space="preserve"> egzaminu maturalnego</w:t>
      </w:r>
    </w:p>
    <w:p w:rsidR="0073192F" w:rsidRDefault="0073192F" w:rsidP="0073192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248"/>
        <w:gridCol w:w="1843"/>
        <w:gridCol w:w="3685"/>
      </w:tblGrid>
      <w:tr w:rsidR="00523927" w:rsidTr="009E4968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/ Poziom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ustalony</w:t>
            </w:r>
          </w:p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 </w:t>
            </w:r>
            <w:r w:rsidRPr="0073192F">
              <w:rPr>
                <w:rFonts w:ascii="Times New Roman" w:hAnsi="Times New Roman" w:cs="Times New Roman"/>
                <w:b/>
              </w:rPr>
              <w:t>maj 2020 r.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egzaminu</w:t>
            </w:r>
          </w:p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</w:t>
            </w:r>
            <w:r w:rsidRPr="0073192F">
              <w:rPr>
                <w:rFonts w:ascii="Times New Roman" w:hAnsi="Times New Roman" w:cs="Times New Roman"/>
                <w:b/>
              </w:rPr>
              <w:t>czerwcu 2020 r.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PP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– PP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łaciński i kultura antyczna – PP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- PP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PR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DJ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matematyka – PR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filozofia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wiedza o społeczeństwie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informatyka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sztuki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26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26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26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1967321</wp:posOffset>
                      </wp:positionH>
                      <wp:positionV relativeFrom="paragraph">
                        <wp:posOffset>-316230</wp:posOffset>
                      </wp:positionV>
                      <wp:extent cx="10886" cy="2258785"/>
                      <wp:effectExtent l="95250" t="38100" r="84455" b="46355"/>
                      <wp:wrapNone/>
                      <wp:docPr id="1" name="Łącznik prosty ze strzałk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86" cy="225878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928CF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154.9pt;margin-top:-24.9pt;width:.85pt;height:177.8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" strokecolor="red" strokeweight="2.2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23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– PR</w:t>
            </w:r>
          </w:p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i astronomia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noProof/>
                <w:color w:val="FF000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1031241</wp:posOffset>
                      </wp:positionH>
                      <wp:positionV relativeFrom="paragraph">
                        <wp:posOffset>-797106</wp:posOffset>
                      </wp:positionV>
                      <wp:extent cx="2171748" cy="173990"/>
                      <wp:effectExtent l="8255" t="0" r="8255" b="8255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171748" cy="173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927" w:rsidRPr="00523927" w:rsidRDefault="00523927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20"/>
                                    </w:rPr>
                                  </w:pPr>
                                  <w:r w:rsidRPr="00523927"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20"/>
                                    </w:rPr>
                                    <w:t>Uwaga na inną kolejność dni w czerwcu!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81.2pt;margin-top:-62.75pt;width:171pt;height:13.7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" stroked="f">
                      <v:textbox inset="0,0,0,0">
                        <w:txbxContent>
                          <w:p w:rsidR="00523927" w:rsidRPr="00523927" w:rsidRDefault="00523927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</w:rPr>
                            </w:pPr>
                            <w:r w:rsidRPr="00523927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</w:rPr>
                              <w:t>Uwaga na inną kolejność dni w czerwcu!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DJ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łemkowski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muzyki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kaszubski – PP, PR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PP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PP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PP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w języku obcym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</w:tbl>
    <w:p w:rsidR="009E4968" w:rsidRDefault="009E4968" w:rsidP="009E496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Termin </w:t>
      </w:r>
      <w:r>
        <w:rPr>
          <w:rFonts w:ascii="Times New Roman" w:hAnsi="Times New Roman" w:cs="Times New Roman"/>
          <w:b/>
          <w:sz w:val="24"/>
          <w:u w:val="single"/>
        </w:rPr>
        <w:t>dodatkowy</w:t>
      </w:r>
      <w:r>
        <w:rPr>
          <w:rFonts w:ascii="Times New Roman" w:hAnsi="Times New Roman" w:cs="Times New Roman"/>
          <w:b/>
          <w:sz w:val="24"/>
        </w:rPr>
        <w:t xml:space="preserve"> egzaminu maturalnego</w:t>
      </w:r>
    </w:p>
    <w:p w:rsidR="009E4968" w:rsidRDefault="009E4968" w:rsidP="009E4968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248"/>
        <w:gridCol w:w="2116"/>
        <w:gridCol w:w="3412"/>
      </w:tblGrid>
      <w:tr w:rsidR="009E4968" w:rsidTr="001C544E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E4968" w:rsidRDefault="009E4968" w:rsidP="00426A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/ Poziom</w:t>
            </w:r>
          </w:p>
        </w:tc>
        <w:tc>
          <w:tcPr>
            <w:tcW w:w="21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E4968" w:rsidRDefault="009E4968" w:rsidP="00426A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ustalony</w:t>
            </w:r>
          </w:p>
          <w:p w:rsidR="009E4968" w:rsidRDefault="009E4968" w:rsidP="009E49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 </w:t>
            </w:r>
            <w:r>
              <w:rPr>
                <w:rFonts w:ascii="Times New Roman" w:hAnsi="Times New Roman" w:cs="Times New Roman"/>
                <w:b/>
              </w:rPr>
              <w:t>czerwiec</w:t>
            </w:r>
            <w:r w:rsidRPr="0073192F">
              <w:rPr>
                <w:rFonts w:ascii="Times New Roman" w:hAnsi="Times New Roman" w:cs="Times New Roman"/>
                <w:b/>
              </w:rPr>
              <w:t xml:space="preserve"> 2020 r.</w:t>
            </w:r>
          </w:p>
        </w:tc>
        <w:tc>
          <w:tcPr>
            <w:tcW w:w="34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4968" w:rsidRDefault="009E4968" w:rsidP="00426A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egzaminu</w:t>
            </w:r>
          </w:p>
          <w:p w:rsidR="009E4968" w:rsidRDefault="009E4968" w:rsidP="009E49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</w:t>
            </w:r>
            <w:r>
              <w:rPr>
                <w:rFonts w:ascii="Times New Roman" w:hAnsi="Times New Roman" w:cs="Times New Roman"/>
                <w:b/>
              </w:rPr>
              <w:t>lipcu</w:t>
            </w:r>
            <w:r w:rsidRPr="0073192F">
              <w:rPr>
                <w:rFonts w:ascii="Times New Roman" w:hAnsi="Times New Roman" w:cs="Times New Roman"/>
                <w:b/>
              </w:rPr>
              <w:t xml:space="preserve"> 2020 r.</w:t>
            </w:r>
          </w:p>
        </w:tc>
      </w:tr>
      <w:tr w:rsidR="009E4968" w:rsidTr="001C544E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9E4968" w:rsidRDefault="009E4968" w:rsidP="009E4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– PP,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9E4968" w:rsidRDefault="001C544E" w:rsidP="009E4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czerwca 2020 r.</w:t>
            </w:r>
          </w:p>
        </w:tc>
        <w:tc>
          <w:tcPr>
            <w:tcW w:w="3412" w:type="dxa"/>
            <w:tcBorders>
              <w:top w:val="single" w:sz="12" w:space="0" w:color="auto"/>
              <w:right w:val="single" w:sz="12" w:space="0" w:color="auto"/>
            </w:tcBorders>
          </w:tcPr>
          <w:p w:rsidR="009E4968" w:rsidRDefault="001C544E" w:rsidP="009E49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lipca 2020 r. (środa)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wiedza o społeczeństwie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lipca 2020 r. (środa)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lipca 2020 r. (środa)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informatyka – PP, PR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czerwca 2020 r.</w:t>
            </w:r>
          </w:p>
        </w:tc>
        <w:tc>
          <w:tcPr>
            <w:tcW w:w="3412" w:type="dxa"/>
            <w:tcBorders>
              <w:bottom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lipca 2020 r. (środa)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PP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czerwca 2020 r.</w:t>
            </w:r>
          </w:p>
        </w:tc>
        <w:tc>
          <w:tcPr>
            <w:tcW w:w="3412" w:type="dxa"/>
            <w:tcBorders>
              <w:top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lipca 2020 r. (czwartek)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– PP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lipca 2020 r. (czwartek)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PP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lipca 2020 r. (czwartek)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PP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lipca 2020 r. (czwartek)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PP 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bottom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lipca 2020 r. (czwartek)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- PP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czerwca 2020 r.</w:t>
            </w:r>
          </w:p>
        </w:tc>
        <w:tc>
          <w:tcPr>
            <w:tcW w:w="3412" w:type="dxa"/>
            <w:tcBorders>
              <w:top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DJ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PP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DJ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PP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DJ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PP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DJ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PP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DJ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PP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DJ 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</w:t>
            </w:r>
          </w:p>
        </w:tc>
        <w:tc>
          <w:tcPr>
            <w:tcW w:w="3412" w:type="dxa"/>
            <w:tcBorders>
              <w:bottom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lipca 2020 r. (piątek)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czerwca 2020 r.</w:t>
            </w:r>
          </w:p>
        </w:tc>
        <w:tc>
          <w:tcPr>
            <w:tcW w:w="3412" w:type="dxa"/>
            <w:tcBorders>
              <w:top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lipca 2020 r. (poniedziałek)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– PR</w:t>
            </w:r>
          </w:p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i astronomia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lipca 2020 r. (poniedziałek)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matematyka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lipca 2020 r. (poniedziałek)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filozofia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lipca 2020 r. (poniedziałek)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łaciński i kultura antyczna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lipca 2020 r. (poniedziałek)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sztuki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lipca 2020 r. (poniedziałek)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muzyki – PP, PR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</w:t>
            </w:r>
          </w:p>
        </w:tc>
        <w:tc>
          <w:tcPr>
            <w:tcW w:w="3412" w:type="dxa"/>
            <w:tcBorders>
              <w:bottom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lipca 2020 r. (poniedziałek)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– PP,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</w:t>
            </w:r>
          </w:p>
        </w:tc>
        <w:tc>
          <w:tcPr>
            <w:tcW w:w="3412" w:type="dxa"/>
            <w:tcBorders>
              <w:top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PR 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kaszubski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łemkowski – PP, PR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  <w:shd w:val="clear" w:color="auto" w:fill="auto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w języku obcym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w języku obcym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w języku obcym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w języku obcym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w języku obcym</w:t>
            </w:r>
          </w:p>
        </w:tc>
        <w:tc>
          <w:tcPr>
            <w:tcW w:w="2116" w:type="dxa"/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  <w:tr w:rsidR="001C544E" w:rsidTr="001C544E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w języku obcym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412" w:type="dxa"/>
            <w:tcBorders>
              <w:bottom w:val="single" w:sz="12" w:space="0" w:color="auto"/>
              <w:right w:val="single" w:sz="12" w:space="0" w:color="auto"/>
            </w:tcBorders>
          </w:tcPr>
          <w:p w:rsidR="001C544E" w:rsidRDefault="001C544E" w:rsidP="001C5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lipca 2020 r. (wtorek)</w:t>
            </w:r>
          </w:p>
        </w:tc>
      </w:tr>
    </w:tbl>
    <w:p w:rsidR="0073192F" w:rsidRPr="0073192F" w:rsidRDefault="0073192F" w:rsidP="0073192F">
      <w:pPr>
        <w:spacing w:after="0" w:line="240" w:lineRule="auto"/>
        <w:rPr>
          <w:rFonts w:ascii="Times New Roman" w:hAnsi="Times New Roman" w:cs="Times New Roman"/>
        </w:rPr>
      </w:pPr>
    </w:p>
    <w:sectPr w:rsidR="0073192F" w:rsidRPr="0073192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3A3" w:rsidRDefault="00AF13A3" w:rsidP="00CB34AF">
      <w:pPr>
        <w:spacing w:after="0" w:line="240" w:lineRule="auto"/>
      </w:pPr>
      <w:r>
        <w:separator/>
      </w:r>
    </w:p>
  </w:endnote>
  <w:endnote w:type="continuationSeparator" w:id="0">
    <w:p w:rsidR="00AF13A3" w:rsidRDefault="00AF13A3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3A3" w:rsidRDefault="00AF13A3" w:rsidP="00CB34AF">
      <w:pPr>
        <w:spacing w:after="0" w:line="240" w:lineRule="auto"/>
      </w:pPr>
      <w:r>
        <w:separator/>
      </w:r>
    </w:p>
  </w:footnote>
  <w:footnote w:type="continuationSeparator" w:id="0">
    <w:p w:rsidR="00AF13A3" w:rsidRDefault="00AF13A3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980"/>
      <w:gridCol w:w="7798"/>
    </w:tblGrid>
    <w:tr w:rsidR="00CB34AF" w:rsidTr="00BE6C72">
      <w:trPr>
        <w:trHeight w:val="132"/>
      </w:trPr>
      <w:tc>
        <w:tcPr>
          <w:tcW w:w="1980" w:type="dxa"/>
          <w:shd w:val="clear" w:color="auto" w:fill="595959"/>
        </w:tcPr>
        <w:p w:rsidR="00CB34AF" w:rsidRPr="00813CDD" w:rsidRDefault="005A52E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30_1905</w:t>
          </w:r>
        </w:p>
      </w:tc>
      <w:tc>
        <w:tcPr>
          <w:tcW w:w="7798" w:type="dxa"/>
          <w:vAlign w:val="center"/>
        </w:tcPr>
        <w:p w:rsidR="00CB34AF" w:rsidRPr="00CB34AF" w:rsidRDefault="00BE6C72" w:rsidP="005A1332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BE6C72">
            <w:rPr>
              <w:rFonts w:ascii="Times New Roman" w:hAnsi="Times New Roman" w:cs="Times New Roman"/>
              <w:i/>
              <w:sz w:val="16"/>
            </w:rPr>
            <w:t>Zestawienie terminów, w jakich egzamin maturalny z danego przedmiotu miał się odbyć w maju i czerwcu (w terminie głównym i dodatkowym), z terminami, w jakich zostanie przeprowadzony w czerwcu i lipcu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82A11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1A52"/>
    <w:multiLevelType w:val="multilevel"/>
    <w:tmpl w:val="3AECBC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53C4A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301D8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F2C5F"/>
    <w:multiLevelType w:val="multilevel"/>
    <w:tmpl w:val="830A94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BC3771"/>
    <w:multiLevelType w:val="hybridMultilevel"/>
    <w:tmpl w:val="2444B752"/>
    <w:lvl w:ilvl="0" w:tplc="6026202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6CBE"/>
    <w:multiLevelType w:val="hybridMultilevel"/>
    <w:tmpl w:val="9836F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F32A0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43DC5"/>
    <w:multiLevelType w:val="multilevel"/>
    <w:tmpl w:val="0F9068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58000D"/>
    <w:multiLevelType w:val="multilevel"/>
    <w:tmpl w:val="C988E6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157084"/>
    <w:multiLevelType w:val="multilevel"/>
    <w:tmpl w:val="14F683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8E44756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C6209"/>
    <w:multiLevelType w:val="hybridMultilevel"/>
    <w:tmpl w:val="5D68EB28"/>
    <w:lvl w:ilvl="0" w:tplc="2202F91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7F42F4"/>
    <w:multiLevelType w:val="hybridMultilevel"/>
    <w:tmpl w:val="1C66F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74B1D"/>
    <w:multiLevelType w:val="hybridMultilevel"/>
    <w:tmpl w:val="9D48436C"/>
    <w:lvl w:ilvl="0" w:tplc="E61EC0A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8D6747"/>
    <w:multiLevelType w:val="hybridMultilevel"/>
    <w:tmpl w:val="D5B28E9A"/>
    <w:lvl w:ilvl="0" w:tplc="13E0B91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C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350B0C"/>
    <w:multiLevelType w:val="hybridMultilevel"/>
    <w:tmpl w:val="5EC8BC0C"/>
    <w:lvl w:ilvl="0" w:tplc="8EE4591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3621D0"/>
    <w:multiLevelType w:val="hybridMultilevel"/>
    <w:tmpl w:val="9342C482"/>
    <w:lvl w:ilvl="0" w:tplc="B14AF716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62C65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474F7"/>
    <w:multiLevelType w:val="hybridMultilevel"/>
    <w:tmpl w:val="1128ADB2"/>
    <w:lvl w:ilvl="0" w:tplc="088C2D10">
      <w:start w:val="1"/>
      <w:numFmt w:val="lowerLetter"/>
      <w:lvlText w:val="%1)"/>
      <w:lvlJc w:val="left"/>
      <w:pPr>
        <w:ind w:left="138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0" w15:restartNumberingAfterBreak="0">
    <w:nsid w:val="52FC6022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D4D7B"/>
    <w:multiLevelType w:val="hybridMultilevel"/>
    <w:tmpl w:val="5ACCB08C"/>
    <w:lvl w:ilvl="0" w:tplc="A7722F8C">
      <w:start w:val="1"/>
      <w:numFmt w:val="lowerLetter"/>
      <w:lvlText w:val="%1)"/>
      <w:lvlJc w:val="left"/>
      <w:pPr>
        <w:ind w:left="13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2" w15:restartNumberingAfterBreak="0">
    <w:nsid w:val="57813A1A"/>
    <w:multiLevelType w:val="hybridMultilevel"/>
    <w:tmpl w:val="C62AE5F0"/>
    <w:lvl w:ilvl="0" w:tplc="D464B6D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A04838"/>
    <w:multiLevelType w:val="hybridMultilevel"/>
    <w:tmpl w:val="0B5E57CC"/>
    <w:lvl w:ilvl="0" w:tplc="04150017">
      <w:start w:val="1"/>
      <w:numFmt w:val="lowerLetter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16846"/>
    <w:multiLevelType w:val="multilevel"/>
    <w:tmpl w:val="92A44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052E8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12909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B26C5C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1140A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3"/>
  </w:num>
  <w:num w:numId="4">
    <w:abstractNumId w:val="5"/>
  </w:num>
  <w:num w:numId="5">
    <w:abstractNumId w:val="13"/>
  </w:num>
  <w:num w:numId="6">
    <w:abstractNumId w:val="12"/>
  </w:num>
  <w:num w:numId="7">
    <w:abstractNumId w:val="22"/>
  </w:num>
  <w:num w:numId="8">
    <w:abstractNumId w:val="14"/>
  </w:num>
  <w:num w:numId="9">
    <w:abstractNumId w:val="16"/>
  </w:num>
  <w:num w:numId="10">
    <w:abstractNumId w:val="6"/>
  </w:num>
  <w:num w:numId="11">
    <w:abstractNumId w:val="7"/>
  </w:num>
  <w:num w:numId="12">
    <w:abstractNumId w:val="1"/>
  </w:num>
  <w:num w:numId="13">
    <w:abstractNumId w:val="2"/>
  </w:num>
  <w:num w:numId="14">
    <w:abstractNumId w:val="10"/>
  </w:num>
  <w:num w:numId="15">
    <w:abstractNumId w:val="27"/>
  </w:num>
  <w:num w:numId="16">
    <w:abstractNumId w:val="26"/>
  </w:num>
  <w:num w:numId="17">
    <w:abstractNumId w:val="11"/>
  </w:num>
  <w:num w:numId="18">
    <w:abstractNumId w:val="28"/>
  </w:num>
  <w:num w:numId="19">
    <w:abstractNumId w:val="4"/>
  </w:num>
  <w:num w:numId="20">
    <w:abstractNumId w:val="20"/>
  </w:num>
  <w:num w:numId="21">
    <w:abstractNumId w:val="9"/>
  </w:num>
  <w:num w:numId="22">
    <w:abstractNumId w:val="23"/>
  </w:num>
  <w:num w:numId="23">
    <w:abstractNumId w:val="0"/>
  </w:num>
  <w:num w:numId="24">
    <w:abstractNumId w:val="18"/>
  </w:num>
  <w:num w:numId="25">
    <w:abstractNumId w:val="21"/>
  </w:num>
  <w:num w:numId="26">
    <w:abstractNumId w:val="8"/>
  </w:num>
  <w:num w:numId="27">
    <w:abstractNumId w:val="17"/>
  </w:num>
  <w:num w:numId="28">
    <w:abstractNumId w:val="15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717AC"/>
    <w:rsid w:val="000875BC"/>
    <w:rsid w:val="000B4949"/>
    <w:rsid w:val="000E1DE5"/>
    <w:rsid w:val="000F3D62"/>
    <w:rsid w:val="001B6B74"/>
    <w:rsid w:val="001C544E"/>
    <w:rsid w:val="001F7916"/>
    <w:rsid w:val="002061DB"/>
    <w:rsid w:val="00241309"/>
    <w:rsid w:val="0027365C"/>
    <w:rsid w:val="00286CDC"/>
    <w:rsid w:val="002E2148"/>
    <w:rsid w:val="002F3FA0"/>
    <w:rsid w:val="00324C1B"/>
    <w:rsid w:val="00375AFB"/>
    <w:rsid w:val="003807D8"/>
    <w:rsid w:val="003937C7"/>
    <w:rsid w:val="003F0CC6"/>
    <w:rsid w:val="004F4595"/>
    <w:rsid w:val="00523927"/>
    <w:rsid w:val="00581837"/>
    <w:rsid w:val="005A1332"/>
    <w:rsid w:val="005A34AA"/>
    <w:rsid w:val="005A52E8"/>
    <w:rsid w:val="006B0388"/>
    <w:rsid w:val="007103D1"/>
    <w:rsid w:val="007111F9"/>
    <w:rsid w:val="0073192F"/>
    <w:rsid w:val="007D2433"/>
    <w:rsid w:val="007F36F6"/>
    <w:rsid w:val="0081299A"/>
    <w:rsid w:val="00813CDD"/>
    <w:rsid w:val="00880348"/>
    <w:rsid w:val="00897428"/>
    <w:rsid w:val="008B3D5F"/>
    <w:rsid w:val="008D0C42"/>
    <w:rsid w:val="009219DC"/>
    <w:rsid w:val="0096312F"/>
    <w:rsid w:val="009E4968"/>
    <w:rsid w:val="00A0778B"/>
    <w:rsid w:val="00A2133D"/>
    <w:rsid w:val="00A506AE"/>
    <w:rsid w:val="00A90E41"/>
    <w:rsid w:val="00A97A96"/>
    <w:rsid w:val="00AE5428"/>
    <w:rsid w:val="00AF13A3"/>
    <w:rsid w:val="00B37781"/>
    <w:rsid w:val="00B40B42"/>
    <w:rsid w:val="00B52EF2"/>
    <w:rsid w:val="00BA5D5E"/>
    <w:rsid w:val="00BB68F1"/>
    <w:rsid w:val="00BD31D9"/>
    <w:rsid w:val="00BD3A37"/>
    <w:rsid w:val="00BE6C72"/>
    <w:rsid w:val="00C23481"/>
    <w:rsid w:val="00C91500"/>
    <w:rsid w:val="00CA7E54"/>
    <w:rsid w:val="00CB34AF"/>
    <w:rsid w:val="00CF7C8F"/>
    <w:rsid w:val="00D2186F"/>
    <w:rsid w:val="00DB7A04"/>
    <w:rsid w:val="00DD6425"/>
    <w:rsid w:val="00E60D96"/>
    <w:rsid w:val="00EA0F95"/>
    <w:rsid w:val="00EC0C37"/>
    <w:rsid w:val="00ED556D"/>
    <w:rsid w:val="00F13826"/>
    <w:rsid w:val="00F857EF"/>
    <w:rsid w:val="00F94DAE"/>
    <w:rsid w:val="00FA50CD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table" w:customStyle="1" w:styleId="Tabela-Siatka3">
    <w:name w:val="Tabela - Siatka3"/>
    <w:basedOn w:val="Standardowy"/>
    <w:next w:val="Tabela-Siatka"/>
    <w:rsid w:val="00813CD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E5428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AE542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F4595"/>
    <w:rPr>
      <w:rFonts w:eastAsia="Calibr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3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C8874-4928-4207-95C4-3102651D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5</cp:revision>
  <dcterms:created xsi:type="dcterms:W3CDTF">2020-05-18T19:48:00Z</dcterms:created>
  <dcterms:modified xsi:type="dcterms:W3CDTF">2020-05-20T12:50:00Z</dcterms:modified>
</cp:coreProperties>
</file>