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226F4A" w:rsidTr="00CF781C">
        <w:tc>
          <w:tcPr>
            <w:tcW w:w="2137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176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226F4A" w:rsidRDefault="008A5704" w:rsidP="00F457BE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…….……… 201</w:t>
            </w:r>
            <w:r w:rsidR="00C47FE0">
              <w:rPr>
                <w:sz w:val="16"/>
              </w:rPr>
              <w:t>9</w:t>
            </w:r>
            <w:r w:rsidRPr="00226F4A">
              <w:rPr>
                <w:sz w:val="16"/>
              </w:rPr>
              <w:t xml:space="preserve"> r.</w:t>
            </w:r>
          </w:p>
        </w:tc>
      </w:tr>
      <w:tr w:rsidR="008A5704" w:rsidRPr="00226F4A" w:rsidTr="00CF781C">
        <w:tc>
          <w:tcPr>
            <w:tcW w:w="2137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p w:rsidR="008A5704" w:rsidRDefault="008A5704" w:rsidP="008A5704">
      <w:pPr>
        <w:shd w:val="clear" w:color="auto" w:fill="D9D9D9"/>
        <w:jc w:val="center"/>
        <w:rPr>
          <w:b/>
          <w:smallCaps/>
          <w:sz w:val="20"/>
          <w:vertAlign w:val="superscript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części ustnej egzaminu maturalnego z języka</w:t>
      </w:r>
      <w:r>
        <w:rPr>
          <w:smallCaps/>
          <w:sz w:val="20"/>
        </w:rPr>
        <w:t xml:space="preserve"> ………………...….....……</w:t>
      </w:r>
      <w:r w:rsidRPr="002529B7">
        <w:rPr>
          <w:smallCaps/>
          <w:sz w:val="20"/>
        </w:rPr>
        <w:t>…</w:t>
      </w:r>
      <w:r>
        <w:rPr>
          <w:smallCaps/>
          <w:sz w:val="20"/>
        </w:rPr>
        <w:t xml:space="preserve"> </w:t>
      </w:r>
      <w:r>
        <w:rPr>
          <w:b/>
          <w:smallCaps/>
          <w:sz w:val="20"/>
          <w:vertAlign w:val="superscript"/>
        </w:rPr>
        <w:t>2</w:t>
      </w:r>
    </w:p>
    <w:p w:rsidR="008A5704" w:rsidRPr="00F12AFA" w:rsidRDefault="008A5704" w:rsidP="008A5704">
      <w:pPr>
        <w:shd w:val="clear" w:color="auto" w:fill="D9D9D9"/>
        <w:jc w:val="center"/>
        <w:rPr>
          <w:smallCaps/>
          <w:sz w:val="20"/>
        </w:rPr>
      </w:pPr>
      <w:r w:rsidRPr="00F12AFA">
        <w:rPr>
          <w:b/>
          <w:smallCaps/>
          <w:sz w:val="20"/>
        </w:rPr>
        <w:t xml:space="preserve">(Egzamin </w:t>
      </w:r>
      <w:r>
        <w:rPr>
          <w:b/>
          <w:smallCaps/>
          <w:sz w:val="20"/>
        </w:rPr>
        <w:t>na poziomie dwujęzycznym</w:t>
      </w:r>
      <w:r w:rsidRPr="00F12AFA">
        <w:rPr>
          <w:b/>
          <w:smallCaps/>
          <w:sz w:val="20"/>
        </w:rPr>
        <w:t>)</w:t>
      </w:r>
    </w:p>
    <w:p w:rsidR="008A5704" w:rsidRDefault="008A5704" w:rsidP="008A5704">
      <w:pPr>
        <w:jc w:val="both"/>
        <w:rPr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Default="00E64A4C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="009A3803"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9B6F04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</w:rPr>
            </w:pPr>
            <w:r w:rsidRPr="009B6F04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9B6F04">
              <w:rPr>
                <w:sz w:val="16"/>
                <w:szCs w:val="16"/>
              </w:rPr>
              <w:t xml:space="preserve">: </w:t>
            </w:r>
            <w:r w:rsidRPr="009B6F04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9B6F04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0795" r="9525" b="8255"/>
                      <wp:wrapNone/>
                      <wp:docPr id="48" name="Grupa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9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F8372E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0" o:spid="_x0000_s1026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6EC8" w:rsidRDefault="00F8372E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9B6F04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F04">
              <w:rPr>
                <w:sz w:val="16"/>
                <w:szCs w:val="16"/>
                <w:lang w:val="en-US"/>
              </w:rPr>
              <w:t>pytanie</w:t>
            </w:r>
            <w:proofErr w:type="spellEnd"/>
            <w:r w:rsidRPr="009B6F04">
              <w:rPr>
                <w:sz w:val="16"/>
                <w:szCs w:val="16"/>
                <w:lang w:val="en-US"/>
              </w:rPr>
              <w:t xml:space="preserve">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 w:rsidR="009A3803">
              <w:rPr>
                <w:sz w:val="16"/>
                <w:szCs w:val="16"/>
                <w:lang w:val="en-US"/>
              </w:rPr>
              <w:t>*</w:t>
            </w:r>
          </w:p>
          <w:p w:rsidR="00F8372E" w:rsidRPr="009B6F04" w:rsidRDefault="00C47FE0" w:rsidP="00725DC8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12700" r="13970" b="15875"/>
                      <wp:wrapNone/>
                      <wp:docPr id="45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6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2115C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2115C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29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">
                      <v:shape id="Text Box 143" o:spid="_x0000_s103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2115C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3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2115C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Zakres: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Poprawność: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9A3803" w:rsidP="00725D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="00F8372E" w:rsidRPr="009B6F04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A3803" w:rsidRDefault="009A3803" w:rsidP="00725DC8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="00F8372E" w:rsidRPr="009A3803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4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39.85pt;margin-top:1.3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4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95pt;margin-top:1.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tZHwIAAEgEAAAOAAAAZHJzL2Uyb0RvYy54bWysVNuO0zAQfUfiHyy/06RdulR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ksbWR8CAABI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16510" t="15240" r="10795" b="13335"/>
                      <wp:wrapNone/>
                      <wp:docPr id="40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1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F8372E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3" o:spid="_x0000_s1034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wrFxALkC&#10;AABbCAAADgAAAAAAAAAAAAAAAAAuAgAAZHJzL2Uyb0RvYy54bWxQSwECLQAUAAYACAAAACEAakKh&#10;494AAAAHAQAADwAAAAAAAAAAAAAAAAATBQAAZHJzL2Rvd25yZXYueG1sUEsFBgAAAAAEAAQA8wAA&#10;AB4GAAAAAA==&#10;">
                      <v:shape id="Text Box 6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49M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xRx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k49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F8372E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8890</wp:posOffset>
                      </wp:positionV>
                      <wp:extent cx="508635" cy="221615"/>
                      <wp:effectExtent l="8890" t="16510" r="15875" b="9525"/>
                      <wp:wrapNone/>
                      <wp:docPr id="3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7764E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7764E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7" o:spid="_x0000_s1037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">
                      <v:shape id="Text Box 9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8Y8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d8Y8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6EC8" w:rsidRDefault="007764E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Z+MMA&#10;AADbAAAADwAAAGRycy9kb3ducmV2LnhtbESPQWvCQBSE7wX/w/IEb3VTLaGmriJBoZeWVr309sg+&#10;k9Ds27j71PTfdwuFHoeZ+YZZrgfXqSuF2Ho28DDNQBFX3rZcGzgedvdPoKIgW+w8k4FvirBeje6W&#10;WFh/4w+67qVWCcKxQAONSF9oHauGHMap74mTd/LBoSQZam0D3hLcdXqWZbl22HJaaLCnsqHqa39x&#10;Bk5lWUou7295T0E/bvl1cf4UYybjYfMMSmiQ//Bf+8UamC/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vZ+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7764E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39.85pt;margin-top:2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32.95pt;margin-top: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GkDTk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32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3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F8372E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6" o:spid="_x0000_s1042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KI8xB+8&#10;AgAAXggAAA4AAAAAAAAAAAAAAAAALgIAAGRycy9lMm9Eb2MueG1sUEsBAi0AFAAGAAgAAAAhAK2p&#10;NZHcAAAABwEAAA8AAAAAAAAAAAAAAAAAFgUAAGRycy9kb3ducmV2LnhtbFBLBQYAAAAABAAEAPMA&#10;AAAfBgAAAAA=&#10;">
                      <v:shape id="Text Box 9" o:spid="_x0000_s104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4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2Zs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v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p2Z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F8372E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29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7764E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7764E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45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">
                      <v:shape id="Text Box 9" o:spid="_x0000_s104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6EC8" w:rsidRDefault="007764E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4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V/sMA&#10;AADbAAAADwAAAGRycy9kb3ducmV2LnhtbESPQWvCQBSE7wX/w/IEb3WjltBGV5Gg0EtLa3vp7ZF9&#10;JsHs27j71PTfdwuFHoeZ+YZZbQbXqSuF2Ho2MJtmoIgrb1uuDXx+7O8fQUVBtth5JgPfFGGzHt2t&#10;sLD+xu90PUitEoRjgQYakb7QOlYNOYxT3xMn7+iDQ0ky1NoGvCW46/Q8y3LtsOW00GBPZUPV6XBx&#10;Bo5lWUoub695T0E/7Pjl6fwlxkzGw3YJSmiQ//Bf+9kaW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3V/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7764E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4.85pt;margin-top:1.5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jsp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21.8pt;margin-top:1.4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11.35pt;margin-top:1.4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9C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58420</wp:posOffset>
                      </wp:positionV>
                      <wp:extent cx="506095" cy="228600"/>
                      <wp:effectExtent l="11430" t="12065" r="15875" b="16510"/>
                      <wp:wrapNone/>
                      <wp:docPr id="23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F8372E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9" o:spid="_x0000_s1051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">
                      <v:shape id="Text Box 12" o:spid="_x0000_s105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5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FIM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MF/C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9FI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F8372E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0D3228" w:rsidRDefault="00C47FE0" w:rsidP="00725D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35.8pt;margin-top:5pt;width:18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C47FE0" w:rsidP="00725D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9.45pt;margin-top:5pt;width:1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Default="00C47FE0" w:rsidP="00725D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6.55pt;margin-top:5pt;width:18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7rUz1h0CAABJ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372E" w:rsidRPr="000D3228" w:rsidRDefault="00F8372E" w:rsidP="00725DC8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C47FE0" w:rsidP="00725D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3.1pt;margin-top:5pt;width:18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FAYWfEeAgAASQQAAA4AAAAAAAAAAAAAAAAALgIAAGRycy9lMm9Eb2MueG1sUEsBAi0AFAAG&#10;AAgAAAAhADNT77bYAAAABgEAAA8AAAAAAAAAAAAAAAAAeAQAAGRycy9kb3ducmV2LnhtbFBLBQYA&#10;AAAABAAEAPMAAAB9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</w:tr>
      <w:tr w:rsidR="00021D9C" w:rsidRPr="000D3228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725DC8">
            <w:pPr>
              <w:jc w:val="center"/>
            </w:pPr>
          </w:p>
        </w:tc>
      </w:tr>
    </w:tbl>
    <w:p w:rsidR="00F8372E" w:rsidRDefault="00F8372E">
      <w:pPr>
        <w:rPr>
          <w:sz w:val="16"/>
          <w:szCs w:val="16"/>
        </w:rPr>
      </w:pPr>
    </w:p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Default="00492D83" w:rsidP="00492D83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9A3803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8F529E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7145" r="9525" b="11430"/>
                      <wp:wrapNone/>
                      <wp:docPr id="5" name="Group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3" o:spid="_x0000_s1058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">
                      <v:shape id="Text Box 21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9B6F04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F04">
              <w:rPr>
                <w:sz w:val="16"/>
                <w:szCs w:val="16"/>
                <w:lang w:val="en-US"/>
              </w:rPr>
              <w:t>pytanie</w:t>
            </w:r>
            <w:proofErr w:type="spellEnd"/>
            <w:r w:rsidRPr="009B6F04">
              <w:rPr>
                <w:sz w:val="16"/>
                <w:szCs w:val="16"/>
                <w:lang w:val="en-US"/>
              </w:rPr>
              <w:t xml:space="preserve">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*</w:t>
            </w:r>
          </w:p>
          <w:p w:rsidR="00BA3399" w:rsidRPr="009B6F04" w:rsidRDefault="00C47FE0" w:rsidP="00BA3399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9525" r="13970" b="9525"/>
                      <wp:wrapNone/>
                      <wp:docPr id="1" name="Group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5" o:spid="_x0000_s1061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">
                      <v:shape id="Text Box 22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Zakres: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Poprawność: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Pr="00725DC8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9A3803" w:rsidRDefault="00BA3399" w:rsidP="00BA3399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Pr="009A3803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7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39.85pt;margin-top:1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7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left:0;text-align:left;margin-left:32.95pt;margin-top:1.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Tc4TR8CAABJ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el.</w:t>
            </w:r>
            <w:r w:rsidRPr="009A3803">
              <w:rPr>
                <w:sz w:val="16"/>
                <w:szCs w:val="16"/>
              </w:rPr>
              <w:t xml:space="preserve">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0" t="0" r="27305" b="19050"/>
                      <wp:wrapNone/>
                      <wp:docPr id="53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6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">
                      <v:shape id="Text Box 6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2.*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4445</wp:posOffset>
                      </wp:positionV>
                      <wp:extent cx="508635" cy="221615"/>
                      <wp:effectExtent l="0" t="0" r="24765" b="26035"/>
                      <wp:wrapNone/>
                      <wp:docPr id="7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7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9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">
                      <v:shape id="Text Box 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39.85pt;margin-top: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32.95pt;margin-top:2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y3ZGx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56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7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4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EL+ZD+8&#10;AgAAXggAAA4AAAAAAAAAAAAAAAAALgIAAGRycy9lMm9Eb2MueG1sUEsBAi0AFAAGAAgAAAAhAK2p&#10;NZHcAAAABwEAAA8AAAAAAAAAAAAAAAAAFgUAAGRycy9kb3ducmV2LnhtbFBLBQYAAAAABAAEAPMA&#10;AAAfBgAAAAA=&#10;">
                      <v:shape id="Text Box 9" o:spid="_x0000_s107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    <v:textbox inset="0,0,0,0">
                          <w:txbxContent>
                            <w:p w:rsidR="00BA3399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7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3.*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7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7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">
                      <v:shape id="Text Box 9" o:spid="_x0000_s107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9A3803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24.85pt;margin-top:1.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h2HgIAAEk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left:0;text-align:left;margin-left:21.8pt;margin-top:1.4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9+mHgIAAEk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left:0;text-align:left;margin-left:11.35pt;margin-top:1.4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CxQ1LpHgIAAEkEAAAOAAAAAAAAAAAAAAAAAC4CAABkcnMvZTJvRG9jLnhtbFBLAQItABQA&#10;BgAIAAAAIQDepzSC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</w:t>
            </w:r>
            <w:r w:rsidRPr="009A3803">
              <w:rPr>
                <w:b/>
                <w:sz w:val="16"/>
                <w:szCs w:val="16"/>
              </w:rPr>
              <w:t xml:space="preserve">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44450</wp:posOffset>
                      </wp:positionV>
                      <wp:extent cx="506095" cy="228600"/>
                      <wp:effectExtent l="0" t="0" r="27305" b="19050"/>
                      <wp:wrapNone/>
                      <wp:docPr id="59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0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8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">
                      <v:shape id="Text Box 12" o:spid="_x0000_s108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8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0D3228" w:rsidRDefault="00C47FE0" w:rsidP="00BA33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margin-left:35.8pt;margin-top: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pDHwIAAEkEAAAOAAAAZHJzL2Uyb0RvYy54bWysVMGO0zAQvSPxD5bvNGlhSxU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C47FE0" w:rsidP="00BA33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margin-left:29.45pt;margin-top: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cM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7M1y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fFcXDB8CAABJBAAADgAAAAAAAAAAAAAAAAAuAgAAZHJzL2Uyb0RvYy54bWxQSwECLQAU&#10;AAYACAAAACEAusDc7d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Default="00C47FE0" w:rsidP="00BA33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8" type="#_x0000_t202" style="position:absolute;margin-left:6.55pt;margin-top: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6pHiUB0CAABI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A3399" w:rsidRPr="000D3228" w:rsidRDefault="00BA3399" w:rsidP="00BA3399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C47FE0" w:rsidP="00BA33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9" type="#_x0000_t202" style="position:absolute;margin-left:3.1pt;margin-top: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</w:tr>
      <w:tr w:rsidR="00021D9C" w:rsidRPr="000D3228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BA3399">
            <w:pPr>
              <w:jc w:val="center"/>
            </w:pPr>
          </w:p>
        </w:tc>
      </w:tr>
    </w:tbl>
    <w:p w:rsidR="00492D83" w:rsidRDefault="002076DB" w:rsidP="00F92A83">
      <w:pPr>
        <w:spacing w:before="120"/>
        <w:rPr>
          <w:sz w:val="16"/>
          <w:szCs w:val="16"/>
        </w:rPr>
      </w:pPr>
      <w:r>
        <w:rPr>
          <w:sz w:val="16"/>
          <w:szCs w:val="16"/>
        </w:rPr>
        <w:t xml:space="preserve">Skróty: </w:t>
      </w:r>
      <w:r w:rsidR="00021D9C">
        <w:rPr>
          <w:sz w:val="16"/>
          <w:szCs w:val="16"/>
        </w:rPr>
        <w:t>N</w:t>
      </w:r>
      <w:r>
        <w:rPr>
          <w:sz w:val="16"/>
          <w:szCs w:val="16"/>
        </w:rPr>
        <w:t xml:space="preserve"> </w:t>
      </w:r>
      <w:r w:rsidR="008218D3">
        <w:rPr>
          <w:sz w:val="16"/>
          <w:szCs w:val="16"/>
        </w:rPr>
        <w:t xml:space="preserve">– </w:t>
      </w:r>
      <w:r w:rsidR="00021D9C">
        <w:rPr>
          <w:sz w:val="16"/>
          <w:szCs w:val="16"/>
        </w:rPr>
        <w:t xml:space="preserve">nawiązał; </w:t>
      </w:r>
      <w:r w:rsidR="008218D3">
        <w:rPr>
          <w:sz w:val="16"/>
          <w:szCs w:val="16"/>
        </w:rPr>
        <w:t xml:space="preserve"> R – rozwinął</w:t>
      </w:r>
      <w:r w:rsidR="004A4800">
        <w:rPr>
          <w:sz w:val="16"/>
          <w:szCs w:val="16"/>
        </w:rPr>
        <w:t>.</w:t>
      </w:r>
    </w:p>
    <w:p w:rsidR="002115C0" w:rsidRPr="001E4DB2" w:rsidRDefault="002115C0" w:rsidP="004B144C">
      <w:pPr>
        <w:ind w:firstLine="532"/>
        <w:rPr>
          <w:sz w:val="16"/>
          <w:szCs w:val="16"/>
        </w:rPr>
      </w:pPr>
      <w:r>
        <w:rPr>
          <w:sz w:val="16"/>
          <w:szCs w:val="16"/>
        </w:rPr>
        <w:t xml:space="preserve">P – </w:t>
      </w:r>
      <w:r w:rsidR="004B144C">
        <w:rPr>
          <w:sz w:val="16"/>
          <w:szCs w:val="16"/>
        </w:rPr>
        <w:t>argumentacja prosta; Z – argumentacja złożona</w:t>
      </w:r>
      <w:r w:rsidR="004A4800">
        <w:rPr>
          <w:sz w:val="16"/>
          <w:szCs w:val="16"/>
        </w:rPr>
        <w:t>.</w:t>
      </w:r>
    </w:p>
    <w:p w:rsidR="008A5704" w:rsidRDefault="008A5704" w:rsidP="008218D3">
      <w:pPr>
        <w:rPr>
          <w:sz w:val="16"/>
          <w:szCs w:val="16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2"/>
              </w:rPr>
            </w:pP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CF781C">
            <w:pPr>
              <w:rPr>
                <w:sz w:val="14"/>
              </w:rPr>
            </w:pPr>
            <w:r>
              <w:rPr>
                <w:sz w:val="14"/>
              </w:rPr>
              <w:t xml:space="preserve">* </w:t>
            </w:r>
            <w:r w:rsidRPr="00F12AFA">
              <w:rPr>
                <w:sz w:val="14"/>
                <w:szCs w:val="16"/>
              </w:rPr>
              <w:t>W p</w:t>
            </w:r>
            <w:r>
              <w:rPr>
                <w:sz w:val="14"/>
                <w:szCs w:val="16"/>
              </w:rPr>
              <w:t xml:space="preserve">rzypadku rozwiniętej odpowiedzi / złożonej argumentacji </w:t>
            </w:r>
            <w:r w:rsidRPr="00F12AFA">
              <w:rPr>
                <w:sz w:val="14"/>
                <w:szCs w:val="16"/>
              </w:rPr>
              <w:t>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Default="008A5704" w:rsidP="00CF781C">
            <w:pPr>
              <w:rPr>
                <w:sz w:val="14"/>
              </w:rPr>
            </w:pPr>
            <w:r>
              <w:rPr>
                <w:sz w:val="14"/>
              </w:rPr>
              <w:t xml:space="preserve">** </w:t>
            </w:r>
            <w:r w:rsidRPr="00F12AFA">
              <w:rPr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</w:p>
        </w:tc>
      </w:tr>
    </w:tbl>
    <w:p w:rsidR="008A5704" w:rsidRDefault="008A5704" w:rsidP="008A5704">
      <w:pPr>
        <w:rPr>
          <w:i/>
          <w:iCs/>
          <w:sz w:val="20"/>
        </w:rPr>
      </w:pPr>
    </w:p>
    <w:p w:rsidR="00E64A4C" w:rsidRDefault="007B41B2">
      <w:pPr>
        <w:ind w:left="4248" w:firstLine="708"/>
        <w:jc w:val="center"/>
        <w:rPr>
          <w:i/>
          <w:iCs/>
          <w:sz w:val="20"/>
        </w:rPr>
      </w:pPr>
      <w:ins w:id="0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77696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139065</wp:posOffset>
                  </wp:positionV>
                  <wp:extent cx="5408930" cy="556260"/>
                  <wp:effectExtent l="0" t="0" r="1270" b="0"/>
                  <wp:wrapNone/>
                  <wp:docPr id="51" name="Pole tekstowe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B41B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B41B2" w:rsidRPr="004D1E04" w:rsidRDefault="007B41B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B41B2" w:rsidRDefault="007B41B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B41B2" w:rsidRDefault="007B41B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7B41B2" w:rsidRDefault="007B41B2" w:rsidP="007B41B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469E04AB" id="Pole tekstowe 51" o:spid="_x0000_s1090" type="#_x0000_t202" style="position:absolute;left:0;text-align:left;margin-left:32.9pt;margin-top:10.95pt;width:425.9pt;height:43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B41B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B41B2" w:rsidRPr="004D1E04" w:rsidRDefault="007B41B2" w:rsidP="000339EF">
                              <w:pPr>
                                <w:pStyle w:val="Stopka"/>
                                <w:jc w:val="both"/>
                                <w:rPr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B41B2" w:rsidRDefault="007B41B2" w:rsidP="000339EF">
                              <w:pPr>
                                <w:pStyle w:val="Stopka"/>
                                <w:jc w:val="both"/>
                                <w:rPr>
                                  <w:sz w:val="14"/>
                                </w:rPr>
                              </w:pPr>
                              <w:r w:rsidRPr="009B2CE3">
                                <w:rPr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B41B2" w:rsidRDefault="007B41B2" w:rsidP="000339EF">
                              <w:pPr>
                                <w:pStyle w:val="Stopka"/>
                                <w:jc w:val="both"/>
                                <w:rPr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7B41B2" w:rsidRDefault="007B41B2" w:rsidP="007B41B2"/>
                    </w:txbxContent>
                  </v:textbox>
                </v:shape>
              </w:pict>
            </mc:Fallback>
          </mc:AlternateContent>
        </w:r>
      </w:ins>
    </w:p>
    <w:sectPr w:rsidR="00E64A4C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027" w:rsidRDefault="005F7027">
      <w:r>
        <w:separator/>
      </w:r>
    </w:p>
  </w:endnote>
  <w:endnote w:type="continuationSeparator" w:id="0">
    <w:p w:rsidR="005F7027" w:rsidRDefault="005F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027" w:rsidRDefault="005F7027">
      <w:r>
        <w:separator/>
      </w:r>
    </w:p>
  </w:footnote>
  <w:footnote w:type="continuationSeparator" w:id="0">
    <w:p w:rsidR="005F7027" w:rsidRDefault="005F7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8A5704" w:rsidRPr="005F2ABE" w:rsidTr="00C47FE0">
      <w:tc>
        <w:tcPr>
          <w:tcW w:w="1526" w:type="dxa"/>
          <w:shd w:val="clear" w:color="auto" w:fill="F2B800"/>
        </w:tcPr>
        <w:p w:rsidR="008A5704" w:rsidRPr="005F2ABE" w:rsidRDefault="008A5704" w:rsidP="008A570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11b</w:t>
          </w:r>
        </w:p>
      </w:tc>
      <w:tc>
        <w:tcPr>
          <w:tcW w:w="7796" w:type="dxa"/>
          <w:vAlign w:val="center"/>
        </w:tcPr>
        <w:p w:rsidR="008A5704" w:rsidRPr="00E15142" w:rsidRDefault="008A5704" w:rsidP="008A570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>obcego nowożytnego (egzamin na poziomie dwujęzycznym)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13798"/>
    <w:rsid w:val="00152E57"/>
    <w:rsid w:val="00172459"/>
    <w:rsid w:val="00190D0C"/>
    <w:rsid w:val="001E4DB2"/>
    <w:rsid w:val="002076DB"/>
    <w:rsid w:val="002115C0"/>
    <w:rsid w:val="00217259"/>
    <w:rsid w:val="0023390C"/>
    <w:rsid w:val="0024008C"/>
    <w:rsid w:val="002A6595"/>
    <w:rsid w:val="002A7F50"/>
    <w:rsid w:val="00307957"/>
    <w:rsid w:val="003308AF"/>
    <w:rsid w:val="00353046"/>
    <w:rsid w:val="00373E40"/>
    <w:rsid w:val="003E56D8"/>
    <w:rsid w:val="00412516"/>
    <w:rsid w:val="00413FE1"/>
    <w:rsid w:val="00475174"/>
    <w:rsid w:val="004868FE"/>
    <w:rsid w:val="00492D83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5F7027"/>
    <w:rsid w:val="006408F2"/>
    <w:rsid w:val="00644EBF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B41B2"/>
    <w:rsid w:val="007C76F2"/>
    <w:rsid w:val="00811DC8"/>
    <w:rsid w:val="008218D3"/>
    <w:rsid w:val="00863DCB"/>
    <w:rsid w:val="008745C7"/>
    <w:rsid w:val="008A3E49"/>
    <w:rsid w:val="008A5704"/>
    <w:rsid w:val="008B40F0"/>
    <w:rsid w:val="00933904"/>
    <w:rsid w:val="00937ECD"/>
    <w:rsid w:val="00980FBF"/>
    <w:rsid w:val="009A3803"/>
    <w:rsid w:val="009B6F04"/>
    <w:rsid w:val="009C4F1A"/>
    <w:rsid w:val="009E3F5F"/>
    <w:rsid w:val="00A12C48"/>
    <w:rsid w:val="00A23E94"/>
    <w:rsid w:val="00A44703"/>
    <w:rsid w:val="00A80F87"/>
    <w:rsid w:val="00AA114C"/>
    <w:rsid w:val="00AE7114"/>
    <w:rsid w:val="00B3225A"/>
    <w:rsid w:val="00B86AEA"/>
    <w:rsid w:val="00BA0370"/>
    <w:rsid w:val="00BA3399"/>
    <w:rsid w:val="00BA7791"/>
    <w:rsid w:val="00BB5A0F"/>
    <w:rsid w:val="00C01948"/>
    <w:rsid w:val="00C02696"/>
    <w:rsid w:val="00C24578"/>
    <w:rsid w:val="00C47FE0"/>
    <w:rsid w:val="00CD7E13"/>
    <w:rsid w:val="00D00306"/>
    <w:rsid w:val="00D029E8"/>
    <w:rsid w:val="00D25B31"/>
    <w:rsid w:val="00D6266B"/>
    <w:rsid w:val="00D67630"/>
    <w:rsid w:val="00D940E5"/>
    <w:rsid w:val="00DC506D"/>
    <w:rsid w:val="00DE5507"/>
    <w:rsid w:val="00DE61C4"/>
    <w:rsid w:val="00E23E11"/>
    <w:rsid w:val="00E43B91"/>
    <w:rsid w:val="00E64A4C"/>
    <w:rsid w:val="00EC3D7A"/>
    <w:rsid w:val="00F03312"/>
    <w:rsid w:val="00F17D32"/>
    <w:rsid w:val="00F360BC"/>
    <w:rsid w:val="00F457BE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252F0013-831D-4090-B367-34669A0C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B4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04FA3-DDED-4182-941B-32A290DF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</cp:lastModifiedBy>
  <cp:revision>3</cp:revision>
  <cp:lastPrinted>2011-08-30T09:16:00Z</cp:lastPrinted>
  <dcterms:created xsi:type="dcterms:W3CDTF">2018-07-28T11:31:00Z</dcterms:created>
  <dcterms:modified xsi:type="dcterms:W3CDTF">2018-07-28T11:31:00Z</dcterms:modified>
</cp:coreProperties>
</file>